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6287E7" w14:textId="77777777" w:rsidR="007A7909" w:rsidRDefault="006541E2">
      <w:pPr>
        <w:numPr>
          <w:ilvl w:val="0"/>
          <w:numId w:val="0"/>
        </w:numPr>
        <w:spacing w:line="300" w:lineRule="exac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Mandanten-Information für Vereine 07/23</w:t>
      </w:r>
    </w:p>
    <w:p w14:paraId="35048E26" w14:textId="77777777" w:rsidR="007A7909" w:rsidRDefault="006541E2">
      <w:pPr>
        <w:numPr>
          <w:ilvl w:val="0"/>
          <w:numId w:val="0"/>
        </w:num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Fundstellennachweis</w:t>
      </w:r>
    </w:p>
    <w:p w14:paraId="7B6EF830" w14:textId="77777777" w:rsidR="00993116" w:rsidRDefault="00993116" w:rsidP="00993116">
      <w:r w:rsidRPr="00993116">
        <w:rPr>
          <w:rStyle w:val="hgkelc"/>
          <w:b/>
          <w:bCs/>
        </w:rPr>
        <w:t>Bußgeldfundraising</w:t>
      </w:r>
      <w:r w:rsidRPr="00993116">
        <w:rPr>
          <w:b/>
          <w:bCs/>
        </w:rPr>
        <w:t>: Profitieren auch Sie von Zuweisungen an gemeinnützige Vereine!</w:t>
      </w:r>
      <w:r>
        <w:br/>
        <w:t>Justizministerium Niedersachsen, Pressemitteilung v. 17.05.2023; www.mj.niedersachsen.de</w:t>
      </w:r>
    </w:p>
    <w:p w14:paraId="20AA7B79" w14:textId="77777777" w:rsidR="00993116" w:rsidRDefault="00993116" w:rsidP="00993116">
      <w:r w:rsidRPr="00993116">
        <w:rPr>
          <w:b/>
        </w:rPr>
        <w:t>Schulen: Schulfördervereine können weiterhin steuerfrei Kuchenbasare veranstalten</w:t>
      </w:r>
      <w:r>
        <w:br/>
      </w:r>
      <w:proofErr w:type="spellStart"/>
      <w:r>
        <w:t>FinMin</w:t>
      </w:r>
      <w:proofErr w:type="spellEnd"/>
      <w:r>
        <w:t xml:space="preserve"> Thüringen, Pressemitteilung v. 04.05.2023; https://finanzen.thueringen.de</w:t>
      </w:r>
    </w:p>
    <w:p w14:paraId="0ACE0A7F" w14:textId="36070279" w:rsidR="007A7909" w:rsidRDefault="00993116">
      <w:r w:rsidRPr="00993116">
        <w:rPr>
          <w:b/>
        </w:rPr>
        <w:t>Befristung: Die Eigenart der Arbeitsleistung</w:t>
      </w:r>
      <w:r>
        <w:br/>
        <w:t>LAG München, Urt. v. 2</w:t>
      </w:r>
      <w:del w:id="0" w:author="Albrecht" w:date="2023-06-09T19:48:00Z">
        <w:r w:rsidDel="00561720">
          <w:delText>8</w:delText>
        </w:r>
      </w:del>
      <w:ins w:id="1" w:author="Albrecht" w:date="2023-06-09T19:48:00Z">
        <w:r w:rsidR="00561720">
          <w:t>9</w:t>
        </w:r>
      </w:ins>
      <w:r>
        <w:t xml:space="preserve">.07.2022 – 1 Sa 681/21, </w:t>
      </w:r>
      <w:commentRangeStart w:id="2"/>
      <w:r>
        <w:t>Rev. (BAG: 7 AZR 367/22)</w:t>
      </w:r>
      <w:commentRangeEnd w:id="2"/>
      <w:r w:rsidR="00561720">
        <w:rPr>
          <w:rStyle w:val="Kommentarzeichen"/>
        </w:rPr>
        <w:commentReference w:id="2"/>
      </w:r>
      <w:r>
        <w:t xml:space="preserve">; </w:t>
      </w:r>
      <w:r w:rsidR="009F0C88">
        <w:br/>
      </w:r>
      <w:r>
        <w:t>www.steuer-telex.de</w:t>
      </w:r>
    </w:p>
    <w:p w14:paraId="1D755094" w14:textId="3EB5E414" w:rsidR="007A7909" w:rsidRDefault="00993116">
      <w:r w:rsidRPr="00993116">
        <w:rPr>
          <w:b/>
        </w:rPr>
        <w:t>Sozialversicherung: Abhängige Beschäftigung trotz Bezeichnung als „freie Mitarbeit“</w:t>
      </w:r>
      <w:r>
        <w:br/>
        <w:t>LSG Baden-Württemberg, Urt. v. 20.03.2023 – L 4 BA 2739/20; www.</w:t>
      </w:r>
      <w:del w:id="3" w:author="Albrecht" w:date="2023-06-10T18:58:00Z">
        <w:r w:rsidDel="00B172E0">
          <w:delText>steuer-telex</w:delText>
        </w:r>
      </w:del>
      <w:ins w:id="4" w:author="Albrecht" w:date="2023-06-10T18:58:00Z">
        <w:r w:rsidR="00B172E0">
          <w:t>sozialgerichtsbarkeit</w:t>
        </w:r>
      </w:ins>
      <w:r>
        <w:t>.de</w:t>
      </w:r>
    </w:p>
    <w:p w14:paraId="38A0F836" w14:textId="5CB85FCB" w:rsidR="007A7909" w:rsidRDefault="00993116">
      <w:r w:rsidRPr="00993116">
        <w:rPr>
          <w:b/>
        </w:rPr>
        <w:t xml:space="preserve">„Wie-Beschäftigte“: </w:t>
      </w:r>
      <w:r>
        <w:rPr>
          <w:b/>
        </w:rPr>
        <w:br/>
      </w:r>
      <w:r w:rsidRPr="00993116">
        <w:rPr>
          <w:b/>
        </w:rPr>
        <w:t>Wann Mitglieder unter dem gesetzlichen Unfallversicherungsschutz stehen</w:t>
      </w:r>
      <w:r>
        <w:br/>
      </w:r>
      <w:del w:id="5" w:author="Albrecht" w:date="2023-06-10T19:25:00Z">
        <w:r w:rsidDel="00EF4E9A">
          <w:delText xml:space="preserve">Bayerisches </w:delText>
        </w:r>
      </w:del>
      <w:r>
        <w:t>LSG</w:t>
      </w:r>
      <w:ins w:id="6" w:author="Albrecht" w:date="2023-06-10T19:25:00Z">
        <w:r w:rsidR="00EF4E9A">
          <w:t xml:space="preserve"> </w:t>
        </w:r>
        <w:r w:rsidR="00EF4E9A">
          <w:t>Bayer</w:t>
        </w:r>
        <w:r w:rsidR="00EF4E9A">
          <w:t>n</w:t>
        </w:r>
      </w:ins>
      <w:r>
        <w:t>, Urt. v. 18.01.2023 – L 3 U 66/21; www.sozialgerichtsbarkeit.de</w:t>
      </w:r>
    </w:p>
    <w:p w14:paraId="125EFD2C" w14:textId="6E03CC77" w:rsidR="007A7909" w:rsidRDefault="00993116" w:rsidP="007162C8">
      <w:r w:rsidRPr="00993116">
        <w:rPr>
          <w:b/>
        </w:rPr>
        <w:t>Vereinsauflösung: Wann der Liquidator</w:t>
      </w:r>
      <w:r>
        <w:rPr>
          <w:b/>
        </w:rPr>
        <w:t xml:space="preserve"> </w:t>
      </w:r>
      <w:r w:rsidRPr="00993116">
        <w:rPr>
          <w:b/>
        </w:rPr>
        <w:t>haftet</w:t>
      </w:r>
      <w:r>
        <w:br/>
        <w:t>OLG</w:t>
      </w:r>
      <w:r w:rsidRPr="00993116">
        <w:t xml:space="preserve"> </w:t>
      </w:r>
      <w:r>
        <w:t xml:space="preserve">Brandenburg, Urt. v. 05.04.2023 – 7 U 130/22; </w:t>
      </w:r>
      <w:ins w:id="7" w:author="Albrecht" w:date="2023-06-10T20:16:00Z">
        <w:r w:rsidR="007162C8" w:rsidRPr="007162C8">
          <w:t>https://gerichtsentscheidungen.brandenburg</w:t>
        </w:r>
      </w:ins>
      <w:del w:id="8" w:author="Albrecht" w:date="2023-06-10T20:16:00Z">
        <w:r w:rsidDel="007162C8">
          <w:delText>www.steuer-telex</w:delText>
        </w:r>
      </w:del>
      <w:r>
        <w:t>.de</w:t>
      </w:r>
    </w:p>
    <w:p w14:paraId="1BF771A2" w14:textId="35FD7CB1" w:rsidR="007A7909" w:rsidRDefault="00993116">
      <w:r w:rsidRPr="00993116">
        <w:rPr>
          <w:b/>
        </w:rPr>
        <w:t>Mindestlohn: Vereinsmitglied im Yoga-Ashram kann Arbeitnehmerstatus haben</w:t>
      </w:r>
      <w:r>
        <w:br/>
        <w:t>BAG, Urt. v. 25.04.2023 – 9 AZR 253/22</w:t>
      </w:r>
      <w:commentRangeStart w:id="9"/>
      <w:r>
        <w:t>; www.bundesarbeitsgericht.de</w:t>
      </w:r>
      <w:commentRangeEnd w:id="9"/>
      <w:r w:rsidR="002D3A85">
        <w:rPr>
          <w:rStyle w:val="Kommentarzeichen"/>
        </w:rPr>
        <w:commentReference w:id="9"/>
      </w:r>
    </w:p>
    <w:p w14:paraId="7ECF21B3" w14:textId="147FEEAA" w:rsidR="007A7909" w:rsidRDefault="00993116">
      <w:r w:rsidRPr="00993116">
        <w:rPr>
          <w:b/>
        </w:rPr>
        <w:t>Steuertipp: Ohne Einzelaufzeichnungen können Schätzungen des Finanzamts drohen</w:t>
      </w:r>
      <w:r>
        <w:br/>
        <w:t xml:space="preserve">FG Münster, </w:t>
      </w:r>
      <w:r w:rsidR="009F0C88">
        <w:t>Beschl</w:t>
      </w:r>
      <w:r>
        <w:t>. v. 20.04.2023 – 9 V 168/23 E; www.justiz.nrw.de</w:t>
      </w:r>
    </w:p>
    <w:sectPr w:rsidR="007A7909" w:rsidSect="007A7909">
      <w:footnotePr>
        <w:numRestart w:val="eachSect"/>
      </w:footnotePr>
      <w:type w:val="continuous"/>
      <w:pgSz w:w="11907" w:h="16840" w:code="9"/>
      <w:pgMar w:top="1701" w:right="1134" w:bottom="567" w:left="1134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" w:author="Albrecht" w:date="2023-06-09T19:53:00Z" w:initials="A">
    <w:p w14:paraId="60B97239" w14:textId="7DAD828C" w:rsidR="00561720" w:rsidRDefault="00561720" w:rsidP="00561720">
      <w:pPr>
        <w:pStyle w:val="Kommentartext"/>
        <w:numPr>
          <w:ilvl w:val="0"/>
          <w:numId w:val="0"/>
        </w:numPr>
      </w:pPr>
      <w:r>
        <w:rPr>
          <w:rStyle w:val="Kommentarzeichen"/>
        </w:rPr>
        <w:annotationRef/>
      </w:r>
      <w:r>
        <w:t>Bitte prüfen, da nicht gefunden! Ggf. nur „</w:t>
      </w:r>
      <w:proofErr w:type="spellStart"/>
      <w:r>
        <w:t>Rev</w:t>
      </w:r>
      <w:proofErr w:type="spellEnd"/>
      <w:r>
        <w:t>. zugela</w:t>
      </w:r>
      <w:r>
        <w:t>s</w:t>
      </w:r>
      <w:r>
        <w:t>sen“.</w:t>
      </w:r>
    </w:p>
  </w:comment>
  <w:comment w:id="9" w:author="Albrecht" w:date="2023-06-10T20:56:00Z" w:initials="A">
    <w:p w14:paraId="5BF40C21" w14:textId="61D70D9E" w:rsidR="002D3A85" w:rsidRDefault="002D3A85" w:rsidP="002D3A85">
      <w:pPr>
        <w:pStyle w:val="Kommentartext"/>
        <w:numPr>
          <w:ilvl w:val="0"/>
          <w:numId w:val="0"/>
        </w:numPr>
      </w:pPr>
      <w:r>
        <w:rPr>
          <w:rStyle w:val="Kommentarzeichen"/>
        </w:rPr>
        <w:annotationRef/>
      </w:r>
      <w:r>
        <w:t>Bitte prüfen</w:t>
      </w:r>
      <w:r>
        <w:t>! Ich habe dort nur eine Pressemitteilung gefu</w:t>
      </w:r>
      <w:r>
        <w:t>n</w:t>
      </w:r>
      <w:r>
        <w:t xml:space="preserve">den, nicht aber das </w:t>
      </w:r>
      <w:r>
        <w:t>Originalurteil!</w:t>
      </w:r>
      <w:bookmarkStart w:id="10" w:name="_GoBack"/>
      <w:bookmarkEnd w:id="10"/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79A06E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EE63D09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E251E4E"/>
    <w:multiLevelType w:val="singleLevel"/>
    <w:tmpl w:val="91B41F88"/>
    <w:lvl w:ilvl="0">
      <w:start w:val="1"/>
      <w:numFmt w:val="decimal"/>
      <w:pStyle w:val="fs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>
    <w:nsid w:val="22584430"/>
    <w:multiLevelType w:val="multilevel"/>
    <w:tmpl w:val="211EC3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FC38FA"/>
    <w:multiLevelType w:val="singleLevel"/>
    <w:tmpl w:val="BE3EE5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FDB5C92"/>
    <w:multiLevelType w:val="hybridMultilevel"/>
    <w:tmpl w:val="18584C9A"/>
    <w:lvl w:ilvl="0" w:tplc="F22E536C">
      <w:start w:val="2"/>
      <w:numFmt w:val="decimal"/>
      <w:pStyle w:val="Fundstelle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434A7C"/>
    <w:multiLevelType w:val="hybridMultilevel"/>
    <w:tmpl w:val="8D2449FC"/>
    <w:lvl w:ilvl="0" w:tplc="366E8548">
      <w:start w:val="1"/>
      <w:numFmt w:val="decimal"/>
      <w:pStyle w:val="Standard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55632F"/>
    <w:multiLevelType w:val="hybridMultilevel"/>
    <w:tmpl w:val="4D5C24F4"/>
    <w:lvl w:ilvl="0" w:tplc="EE085756">
      <w:start w:val="1"/>
      <w:numFmt w:val="bullet"/>
      <w:pStyle w:val="Verzeichnis1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trackRevisions/>
  <w:doNotTrackMoves/>
  <w:defaultTabStop w:val="709"/>
  <w:autoHyphenation/>
  <w:hyphenationZone w:val="425"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Sect"/>
  </w:foot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5FC1"/>
    <w:rsid w:val="00005547"/>
    <w:rsid w:val="00024E6C"/>
    <w:rsid w:val="00041E0A"/>
    <w:rsid w:val="00055BF5"/>
    <w:rsid w:val="00061F1C"/>
    <w:rsid w:val="00063727"/>
    <w:rsid w:val="000651DA"/>
    <w:rsid w:val="0006672B"/>
    <w:rsid w:val="000812CE"/>
    <w:rsid w:val="000C0524"/>
    <w:rsid w:val="000C1E20"/>
    <w:rsid w:val="000C59B9"/>
    <w:rsid w:val="000D5FF8"/>
    <w:rsid w:val="000E6A6C"/>
    <w:rsid w:val="000F0642"/>
    <w:rsid w:val="000F6CDA"/>
    <w:rsid w:val="00101D6D"/>
    <w:rsid w:val="001104CB"/>
    <w:rsid w:val="0013731A"/>
    <w:rsid w:val="00170E72"/>
    <w:rsid w:val="0018762B"/>
    <w:rsid w:val="00190C0A"/>
    <w:rsid w:val="001A5111"/>
    <w:rsid w:val="001A63D2"/>
    <w:rsid w:val="001B4719"/>
    <w:rsid w:val="001B7F8C"/>
    <w:rsid w:val="001C111B"/>
    <w:rsid w:val="001D4382"/>
    <w:rsid w:val="001D4AC2"/>
    <w:rsid w:val="00200162"/>
    <w:rsid w:val="00200E11"/>
    <w:rsid w:val="00226DF3"/>
    <w:rsid w:val="00231825"/>
    <w:rsid w:val="002319C2"/>
    <w:rsid w:val="0024638E"/>
    <w:rsid w:val="00246D3D"/>
    <w:rsid w:val="00250054"/>
    <w:rsid w:val="0025047F"/>
    <w:rsid w:val="0026148A"/>
    <w:rsid w:val="002634B2"/>
    <w:rsid w:val="00272957"/>
    <w:rsid w:val="002853B5"/>
    <w:rsid w:val="002A6B15"/>
    <w:rsid w:val="002B3FA1"/>
    <w:rsid w:val="002D3A85"/>
    <w:rsid w:val="002E1D72"/>
    <w:rsid w:val="002F3726"/>
    <w:rsid w:val="002F77AA"/>
    <w:rsid w:val="00303270"/>
    <w:rsid w:val="00306298"/>
    <w:rsid w:val="00317AEF"/>
    <w:rsid w:val="003245A2"/>
    <w:rsid w:val="00345686"/>
    <w:rsid w:val="0035329E"/>
    <w:rsid w:val="00356B65"/>
    <w:rsid w:val="003802D4"/>
    <w:rsid w:val="0038371E"/>
    <w:rsid w:val="003855E1"/>
    <w:rsid w:val="003A17B6"/>
    <w:rsid w:val="003A2954"/>
    <w:rsid w:val="003A7FA3"/>
    <w:rsid w:val="003C25E8"/>
    <w:rsid w:val="003F1085"/>
    <w:rsid w:val="003F45B2"/>
    <w:rsid w:val="003F6C19"/>
    <w:rsid w:val="00405501"/>
    <w:rsid w:val="00420A58"/>
    <w:rsid w:val="004349D8"/>
    <w:rsid w:val="0043744F"/>
    <w:rsid w:val="00440C3B"/>
    <w:rsid w:val="00444F9F"/>
    <w:rsid w:val="004569FB"/>
    <w:rsid w:val="0047166D"/>
    <w:rsid w:val="00475E67"/>
    <w:rsid w:val="00485ABB"/>
    <w:rsid w:val="004A4B38"/>
    <w:rsid w:val="004A5EE9"/>
    <w:rsid w:val="004F3670"/>
    <w:rsid w:val="004F464A"/>
    <w:rsid w:val="004F6513"/>
    <w:rsid w:val="00507715"/>
    <w:rsid w:val="00526976"/>
    <w:rsid w:val="00535626"/>
    <w:rsid w:val="00550098"/>
    <w:rsid w:val="00561720"/>
    <w:rsid w:val="0058431D"/>
    <w:rsid w:val="00587B55"/>
    <w:rsid w:val="005D5EFC"/>
    <w:rsid w:val="006245C2"/>
    <w:rsid w:val="006541E2"/>
    <w:rsid w:val="00663831"/>
    <w:rsid w:val="00671E8D"/>
    <w:rsid w:val="00672E82"/>
    <w:rsid w:val="00695F63"/>
    <w:rsid w:val="00696A58"/>
    <w:rsid w:val="00696B65"/>
    <w:rsid w:val="006C24E0"/>
    <w:rsid w:val="006C2EBB"/>
    <w:rsid w:val="006F047F"/>
    <w:rsid w:val="007162C8"/>
    <w:rsid w:val="0073080E"/>
    <w:rsid w:val="00743972"/>
    <w:rsid w:val="00752F5C"/>
    <w:rsid w:val="00764357"/>
    <w:rsid w:val="00773A9B"/>
    <w:rsid w:val="00780929"/>
    <w:rsid w:val="00791C6B"/>
    <w:rsid w:val="007A7225"/>
    <w:rsid w:val="007A7909"/>
    <w:rsid w:val="007E2ED3"/>
    <w:rsid w:val="007E7103"/>
    <w:rsid w:val="007F4598"/>
    <w:rsid w:val="00805B18"/>
    <w:rsid w:val="0081293B"/>
    <w:rsid w:val="0081356D"/>
    <w:rsid w:val="00820831"/>
    <w:rsid w:val="00836B93"/>
    <w:rsid w:val="00893BD5"/>
    <w:rsid w:val="008A7485"/>
    <w:rsid w:val="008B5364"/>
    <w:rsid w:val="008C0E9B"/>
    <w:rsid w:val="008C3BF1"/>
    <w:rsid w:val="008C3DC9"/>
    <w:rsid w:val="008D0BD3"/>
    <w:rsid w:val="008F484B"/>
    <w:rsid w:val="0090498A"/>
    <w:rsid w:val="00907E61"/>
    <w:rsid w:val="00930663"/>
    <w:rsid w:val="0093228E"/>
    <w:rsid w:val="00932B72"/>
    <w:rsid w:val="009468A7"/>
    <w:rsid w:val="009524B6"/>
    <w:rsid w:val="00957DAB"/>
    <w:rsid w:val="00960936"/>
    <w:rsid w:val="00960E37"/>
    <w:rsid w:val="009652F2"/>
    <w:rsid w:val="00974AC1"/>
    <w:rsid w:val="0098765A"/>
    <w:rsid w:val="009917EC"/>
    <w:rsid w:val="00993116"/>
    <w:rsid w:val="009A1269"/>
    <w:rsid w:val="009A4CD4"/>
    <w:rsid w:val="009C16FC"/>
    <w:rsid w:val="009C3A93"/>
    <w:rsid w:val="009C5008"/>
    <w:rsid w:val="009C5C11"/>
    <w:rsid w:val="009F0C88"/>
    <w:rsid w:val="009F1A7D"/>
    <w:rsid w:val="009F523C"/>
    <w:rsid w:val="00A3413C"/>
    <w:rsid w:val="00A507F9"/>
    <w:rsid w:val="00A5390C"/>
    <w:rsid w:val="00A55253"/>
    <w:rsid w:val="00A563CC"/>
    <w:rsid w:val="00A66770"/>
    <w:rsid w:val="00A75C79"/>
    <w:rsid w:val="00A85B6D"/>
    <w:rsid w:val="00A91F6B"/>
    <w:rsid w:val="00A96A49"/>
    <w:rsid w:val="00AB1905"/>
    <w:rsid w:val="00AB48AE"/>
    <w:rsid w:val="00AC18A7"/>
    <w:rsid w:val="00AC53B4"/>
    <w:rsid w:val="00AD1204"/>
    <w:rsid w:val="00AD21D7"/>
    <w:rsid w:val="00AD5695"/>
    <w:rsid w:val="00AE787E"/>
    <w:rsid w:val="00B06086"/>
    <w:rsid w:val="00B07152"/>
    <w:rsid w:val="00B172E0"/>
    <w:rsid w:val="00B45FC1"/>
    <w:rsid w:val="00B46CD6"/>
    <w:rsid w:val="00B51520"/>
    <w:rsid w:val="00B55B5C"/>
    <w:rsid w:val="00B626C0"/>
    <w:rsid w:val="00B85A00"/>
    <w:rsid w:val="00B9229B"/>
    <w:rsid w:val="00B953BD"/>
    <w:rsid w:val="00B975C4"/>
    <w:rsid w:val="00BD6828"/>
    <w:rsid w:val="00BF1CAE"/>
    <w:rsid w:val="00C27337"/>
    <w:rsid w:val="00C53893"/>
    <w:rsid w:val="00C5798C"/>
    <w:rsid w:val="00C74DDA"/>
    <w:rsid w:val="00C91A80"/>
    <w:rsid w:val="00CA38FF"/>
    <w:rsid w:val="00CB1560"/>
    <w:rsid w:val="00CC1FC0"/>
    <w:rsid w:val="00D023E9"/>
    <w:rsid w:val="00D174AB"/>
    <w:rsid w:val="00D208E7"/>
    <w:rsid w:val="00D60FF6"/>
    <w:rsid w:val="00D8067C"/>
    <w:rsid w:val="00D80724"/>
    <w:rsid w:val="00D929DB"/>
    <w:rsid w:val="00D9512E"/>
    <w:rsid w:val="00DC094C"/>
    <w:rsid w:val="00DE636E"/>
    <w:rsid w:val="00DE74DE"/>
    <w:rsid w:val="00DE7B27"/>
    <w:rsid w:val="00DF7589"/>
    <w:rsid w:val="00DF77EF"/>
    <w:rsid w:val="00E055D8"/>
    <w:rsid w:val="00E1341C"/>
    <w:rsid w:val="00E27C3D"/>
    <w:rsid w:val="00E32990"/>
    <w:rsid w:val="00E34ABB"/>
    <w:rsid w:val="00E40196"/>
    <w:rsid w:val="00E64BC3"/>
    <w:rsid w:val="00E717A8"/>
    <w:rsid w:val="00E822BF"/>
    <w:rsid w:val="00E87A7E"/>
    <w:rsid w:val="00E967D1"/>
    <w:rsid w:val="00EB7B13"/>
    <w:rsid w:val="00EC2164"/>
    <w:rsid w:val="00EC2E9B"/>
    <w:rsid w:val="00ED1C0F"/>
    <w:rsid w:val="00ED2000"/>
    <w:rsid w:val="00EF4B30"/>
    <w:rsid w:val="00EF4E9A"/>
    <w:rsid w:val="00F043BE"/>
    <w:rsid w:val="00F11715"/>
    <w:rsid w:val="00F2098E"/>
    <w:rsid w:val="00F26F8D"/>
    <w:rsid w:val="00F3581D"/>
    <w:rsid w:val="00F42839"/>
    <w:rsid w:val="00F4421F"/>
    <w:rsid w:val="00F6795A"/>
    <w:rsid w:val="00F847A0"/>
    <w:rsid w:val="00F8697C"/>
    <w:rsid w:val="00F94F10"/>
    <w:rsid w:val="00FC002A"/>
    <w:rsid w:val="00FC3A65"/>
    <w:rsid w:val="00FC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linkwerk.com/namespaces/xslt/misc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7EB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Title" w:semiHidden="0" w:unhideWhenUsed="0" w:qFormat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63831"/>
    <w:pPr>
      <w:numPr>
        <w:numId w:val="2"/>
      </w:numPr>
      <w:overflowPunct w:val="0"/>
      <w:autoSpaceDE w:val="0"/>
      <w:autoSpaceDN w:val="0"/>
      <w:adjustRightInd w:val="0"/>
      <w:spacing w:after="160" w:line="280" w:lineRule="exact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7A7909"/>
    <w:pPr>
      <w:keepNext/>
      <w:tabs>
        <w:tab w:val="left" w:pos="709"/>
        <w:tab w:val="left" w:pos="1418"/>
      </w:tabs>
      <w:spacing w:after="200" w:line="360" w:lineRule="exact"/>
      <w:ind w:left="1985" w:hanging="1985"/>
      <w:outlineLvl w:val="0"/>
    </w:pPr>
    <w:rPr>
      <w:b/>
      <w:sz w:val="36"/>
    </w:rPr>
  </w:style>
  <w:style w:type="paragraph" w:styleId="berschrift2">
    <w:name w:val="heading 2"/>
    <w:basedOn w:val="Standard"/>
    <w:next w:val="Standard"/>
    <w:qFormat/>
    <w:rsid w:val="007A7909"/>
    <w:pPr>
      <w:keepNext/>
      <w:tabs>
        <w:tab w:val="left" w:pos="709"/>
        <w:tab w:val="left" w:pos="1418"/>
      </w:tabs>
      <w:spacing w:after="140" w:line="240" w:lineRule="exact"/>
      <w:ind w:left="1985" w:hanging="1985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rsid w:val="007A7909"/>
    <w:pPr>
      <w:keepNext/>
      <w:tabs>
        <w:tab w:val="left" w:pos="709"/>
        <w:tab w:val="left" w:pos="1418"/>
      </w:tabs>
      <w:spacing w:line="240" w:lineRule="exact"/>
      <w:ind w:left="1985" w:hanging="1985"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7A7909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A">
    <w:name w:val="DA"/>
    <w:rsid w:val="007A7909"/>
    <w:pPr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240" w:lineRule="exact"/>
      <w:textAlignment w:val="baseline"/>
    </w:pPr>
    <w:rPr>
      <w:rFonts w:ascii="Century Schoolbook" w:hAnsi="Century Schoolbook"/>
      <w:b/>
      <w:spacing w:val="7"/>
      <w:sz w:val="22"/>
    </w:rPr>
  </w:style>
  <w:style w:type="paragraph" w:customStyle="1" w:styleId="DE">
    <w:name w:val="DE"/>
    <w:rsid w:val="007A7909"/>
    <w:pPr>
      <w:tabs>
        <w:tab w:val="left" w:pos="714"/>
      </w:tabs>
      <w:overflowPunct w:val="0"/>
      <w:autoSpaceDE w:val="0"/>
      <w:autoSpaceDN w:val="0"/>
      <w:adjustRightInd w:val="0"/>
      <w:spacing w:after="120" w:line="240" w:lineRule="exact"/>
      <w:ind w:left="709" w:hanging="709"/>
      <w:textAlignment w:val="baseline"/>
    </w:pPr>
    <w:rPr>
      <w:rFonts w:ascii="Century Schoolbook" w:hAnsi="Century Schoolbook"/>
      <w:spacing w:val="7"/>
      <w:sz w:val="22"/>
    </w:rPr>
  </w:style>
  <w:style w:type="paragraph" w:styleId="Kopfzeile">
    <w:name w:val="header"/>
    <w:basedOn w:val="Standard"/>
    <w:rsid w:val="007A7909"/>
    <w:pPr>
      <w:widowControl w:val="0"/>
      <w:tabs>
        <w:tab w:val="center" w:pos="4819"/>
        <w:tab w:val="right" w:pos="9071"/>
      </w:tabs>
      <w:spacing w:after="120" w:line="-240" w:lineRule="auto"/>
    </w:pPr>
    <w:rPr>
      <w:rFonts w:ascii="Century Schoolbook" w:hAnsi="Century Schoolbook"/>
      <w:spacing w:val="7"/>
      <w:sz w:val="22"/>
    </w:rPr>
  </w:style>
  <w:style w:type="paragraph" w:styleId="Textkrper2">
    <w:name w:val="Body Text 2"/>
    <w:basedOn w:val="Standard"/>
    <w:rsid w:val="007A7909"/>
    <w:rPr>
      <w:sz w:val="18"/>
    </w:rPr>
  </w:style>
  <w:style w:type="character" w:styleId="Hyperlink">
    <w:name w:val="Hyperlink"/>
    <w:rsid w:val="007A7909"/>
    <w:rPr>
      <w:color w:val="0000FF"/>
      <w:u w:val="single"/>
    </w:rPr>
  </w:style>
  <w:style w:type="paragraph" w:customStyle="1" w:styleId="DC">
    <w:name w:val="DC"/>
    <w:rsid w:val="007A7909"/>
    <w:pPr>
      <w:widowControl w:val="0"/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-240" w:lineRule="auto"/>
      <w:jc w:val="center"/>
      <w:textAlignment w:val="baseline"/>
    </w:pPr>
    <w:rPr>
      <w:rFonts w:ascii="Century Schoolbook" w:hAnsi="Century Schoolbook"/>
      <w:spacing w:val="7"/>
      <w:sz w:val="22"/>
    </w:rPr>
  </w:style>
  <w:style w:type="character" w:styleId="Hervorhebung">
    <w:name w:val="Emphasis"/>
    <w:qFormat/>
    <w:rsid w:val="007A7909"/>
    <w:rPr>
      <w:i/>
    </w:rPr>
  </w:style>
  <w:style w:type="paragraph" w:styleId="Textkrper">
    <w:name w:val="Body Text"/>
    <w:basedOn w:val="Standard"/>
    <w:rsid w:val="007A7909"/>
    <w:pPr>
      <w:spacing w:after="240"/>
    </w:pPr>
    <w:rPr>
      <w:sz w:val="12"/>
    </w:rPr>
  </w:style>
  <w:style w:type="paragraph" w:styleId="Textkrper3">
    <w:name w:val="Body Text 3"/>
    <w:basedOn w:val="Standard"/>
    <w:rsid w:val="007A7909"/>
    <w:rPr>
      <w:b/>
      <w:bCs/>
      <w:sz w:val="12"/>
    </w:rPr>
  </w:style>
  <w:style w:type="paragraph" w:styleId="Textkrper-Zeileneinzug">
    <w:name w:val="Body Text Indent"/>
    <w:basedOn w:val="Standard"/>
    <w:rsid w:val="007A7909"/>
    <w:pPr>
      <w:tabs>
        <w:tab w:val="left" w:pos="1985"/>
      </w:tabs>
      <w:overflowPunct/>
      <w:autoSpaceDE/>
      <w:autoSpaceDN/>
      <w:adjustRightInd/>
      <w:spacing w:after="20"/>
      <w:ind w:left="1985" w:hanging="1985"/>
      <w:textAlignment w:val="auto"/>
    </w:pPr>
  </w:style>
  <w:style w:type="character" w:styleId="BesuchterHyperlink">
    <w:name w:val="FollowedHyperlink"/>
    <w:rsid w:val="007A7909"/>
    <w:rPr>
      <w:color w:val="800080"/>
      <w:u w:val="single"/>
    </w:rPr>
  </w:style>
  <w:style w:type="paragraph" w:customStyle="1" w:styleId="Fundstelle">
    <w:name w:val="Fundstelle"/>
    <w:basedOn w:val="Standard"/>
    <w:link w:val="FundstelleChar"/>
    <w:rsid w:val="007A7909"/>
    <w:pPr>
      <w:numPr>
        <w:numId w:val="1"/>
      </w:numPr>
      <w:tabs>
        <w:tab w:val="right" w:pos="8505"/>
      </w:tabs>
      <w:overflowPunct/>
      <w:autoSpaceDE/>
      <w:autoSpaceDN/>
      <w:adjustRightInd/>
      <w:spacing w:after="120" w:line="260" w:lineRule="exact"/>
      <w:textAlignment w:val="auto"/>
    </w:pPr>
  </w:style>
  <w:style w:type="paragraph" w:styleId="Sprechblasentext">
    <w:name w:val="Balloon Text"/>
    <w:basedOn w:val="Standard"/>
    <w:semiHidden/>
    <w:rsid w:val="00E822BF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semiHidden/>
    <w:rsid w:val="00DF77EF"/>
    <w:pPr>
      <w:widowControl w:val="0"/>
      <w:numPr>
        <w:numId w:val="4"/>
      </w:numPr>
      <w:tabs>
        <w:tab w:val="left" w:pos="567"/>
        <w:tab w:val="right" w:leader="dot" w:pos="4253"/>
      </w:tabs>
      <w:spacing w:after="40" w:line="180" w:lineRule="exact"/>
    </w:pPr>
    <w:rPr>
      <w:rFonts w:ascii="Arial" w:hAnsi="Arial"/>
      <w:sz w:val="16"/>
    </w:rPr>
  </w:style>
  <w:style w:type="character" w:customStyle="1" w:styleId="headline1">
    <w:name w:val="headline1"/>
    <w:rsid w:val="00200162"/>
    <w:rPr>
      <w:rFonts w:ascii="Verdana" w:hAnsi="Verdana" w:hint="default"/>
      <w:b/>
      <w:bCs/>
      <w:color w:val="333333"/>
      <w:sz w:val="14"/>
      <w:szCs w:val="14"/>
    </w:rPr>
  </w:style>
  <w:style w:type="paragraph" w:customStyle="1" w:styleId="fst">
    <w:name w:val="fst"/>
    <w:basedOn w:val="Standard"/>
    <w:rsid w:val="00F4421F"/>
    <w:pPr>
      <w:widowControl w:val="0"/>
      <w:numPr>
        <w:numId w:val="6"/>
      </w:numPr>
      <w:tabs>
        <w:tab w:val="clear" w:pos="705"/>
        <w:tab w:val="num" w:pos="567"/>
      </w:tabs>
      <w:overflowPunct/>
      <w:autoSpaceDE/>
      <w:autoSpaceDN/>
      <w:adjustRightInd/>
      <w:spacing w:before="40" w:after="60" w:line="220" w:lineRule="exact"/>
      <w:ind w:left="567" w:hanging="567"/>
      <w:textAlignment w:val="auto"/>
    </w:pPr>
    <w:rPr>
      <w:sz w:val="18"/>
    </w:rPr>
  </w:style>
  <w:style w:type="character" w:customStyle="1" w:styleId="FundstelleChar">
    <w:name w:val="Fundstelle Char"/>
    <w:link w:val="Fundstelle"/>
    <w:rsid w:val="00F8697C"/>
    <w:rPr>
      <w:rFonts w:ascii="Lucida Sans Unicode" w:hAnsi="Lucida Sans Unicode"/>
      <w:sz w:val="24"/>
      <w:lang w:val="de-DE" w:eastAsia="de-DE" w:bidi="ar-SA"/>
    </w:rPr>
  </w:style>
  <w:style w:type="character" w:customStyle="1" w:styleId="FundstelleZchnZchn">
    <w:name w:val="Fundstelle Zchn Zchn"/>
    <w:rsid w:val="009468A7"/>
    <w:rPr>
      <w:sz w:val="24"/>
      <w:lang w:val="de-DE" w:eastAsia="de-DE" w:bidi="ar-SA"/>
    </w:rPr>
  </w:style>
  <w:style w:type="character" w:customStyle="1" w:styleId="FundstelleZchn">
    <w:name w:val="Fundstelle Zchn"/>
    <w:rsid w:val="00A5390C"/>
    <w:rPr>
      <w:rFonts w:ascii="Arial" w:hAnsi="Arial"/>
      <w:sz w:val="24"/>
      <w:lang w:val="de-DE" w:eastAsia="de-DE" w:bidi="ar-SA"/>
    </w:rPr>
  </w:style>
  <w:style w:type="character" w:styleId="Fett">
    <w:name w:val="Strong"/>
    <w:qFormat/>
    <w:rsid w:val="009C5C11"/>
    <w:rPr>
      <w:b/>
      <w:bCs/>
    </w:rPr>
  </w:style>
  <w:style w:type="character" w:customStyle="1" w:styleId="datum1">
    <w:name w:val="datum1"/>
    <w:basedOn w:val="Absatz-Standardschriftart"/>
    <w:rsid w:val="002B3FA1"/>
  </w:style>
  <w:style w:type="character" w:customStyle="1" w:styleId="gericht">
    <w:name w:val="gericht"/>
    <w:basedOn w:val="Absatz-Standardschriftart"/>
    <w:rsid w:val="002B3FA1"/>
  </w:style>
  <w:style w:type="character" w:customStyle="1" w:styleId="aktenzeichen">
    <w:name w:val="aktenzeichen"/>
    <w:basedOn w:val="Absatz-Standardschriftart"/>
    <w:rsid w:val="002B3FA1"/>
  </w:style>
  <w:style w:type="character" w:customStyle="1" w:styleId="UnresolvedMention">
    <w:name w:val="Unresolved Mention"/>
    <w:uiPriority w:val="99"/>
    <w:semiHidden/>
    <w:unhideWhenUsed/>
    <w:rsid w:val="00993116"/>
    <w:rPr>
      <w:color w:val="605E5C"/>
      <w:shd w:val="clear" w:color="auto" w:fill="E1DFDD"/>
    </w:rPr>
  </w:style>
  <w:style w:type="character" w:customStyle="1" w:styleId="hgkelc">
    <w:name w:val="hgkelc"/>
    <w:basedOn w:val="Absatz-Standardschriftart"/>
    <w:rsid w:val="00993116"/>
  </w:style>
  <w:style w:type="character" w:styleId="Kommentarzeichen">
    <w:name w:val="annotation reference"/>
    <w:semiHidden/>
    <w:unhideWhenUsed/>
    <w:rsid w:val="00561720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6172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61720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61720"/>
    <w:rPr>
      <w:b/>
      <w:bCs/>
    </w:rPr>
  </w:style>
  <w:style w:type="character" w:customStyle="1" w:styleId="KommentarthemaZchn">
    <w:name w:val="Kommentarthema Zchn"/>
    <w:link w:val="Kommentarthema"/>
    <w:semiHidden/>
    <w:rsid w:val="00561720"/>
    <w:rPr>
      <w:b/>
      <w:bCs/>
    </w:rPr>
  </w:style>
  <w:style w:type="paragraph" w:styleId="berarbeitung">
    <w:name w:val="Revision"/>
    <w:hidden/>
    <w:uiPriority w:val="99"/>
    <w:semiHidden/>
    <w:rsid w:val="002D3A85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295532">
      <w:bodyDiv w:val="1"/>
      <w:marLeft w:val="0"/>
      <w:marRight w:val="2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27775">
          <w:marLeft w:val="50"/>
          <w:marRight w:val="0"/>
          <w:marTop w:val="0"/>
          <w:marBottom w:val="0"/>
          <w:divBdr>
            <w:top w:val="single" w:sz="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8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414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Dokumentvorlagen\AStIs\AstiFU4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AstiFU4</Template>
  <TotalTime>0</TotalTime>
  <Pages>1</Pages>
  <Words>184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Peter Deubner Verlag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 Kaiser</dc:creator>
  <cp:lastModifiedBy>Albrecht</cp:lastModifiedBy>
  <cp:revision>11</cp:revision>
  <dcterms:created xsi:type="dcterms:W3CDTF">2023-06-07T15:24:00Z</dcterms:created>
  <dcterms:modified xsi:type="dcterms:W3CDTF">2023-06-10T18:56:00Z</dcterms:modified>
</cp:coreProperties>
</file>